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A6" w:rsidRPr="003E49A6" w:rsidRDefault="003E49A6" w:rsidP="003E49A6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3E49A6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Человек и человечность 6 класс</w:t>
      </w:r>
    </w:p>
    <w:p w:rsidR="003E49A6" w:rsidRPr="003E49A6" w:rsidRDefault="003E49A6" w:rsidP="003E49A6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3E49A6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Человек и человечность для учащихся 6 класса с ответами. Тест содержит 2 варианта по 8 заданий и предназначен для проверки знаний по теме Нравственные основы жизни.</w:t>
      </w:r>
    </w:p>
    <w:p w:rsidR="003E49A6" w:rsidRPr="003E49A6" w:rsidRDefault="003E49A6" w:rsidP="003E49A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3E49A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Гуманизм — это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критическое отношение к окружающим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великодушное, доброе отношение к другим людям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стремление к превосходству над людьми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чувство неудовлетворения собой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Гуманизм — это система воззрений, которая считает, что в основе справедливого общества лежит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благо человека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сила государства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поклонение природе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вера в бога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позицию из перечисленных ниже, которая </w:t>
        </w:r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</w:t>
        </w:r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softHyphen/>
          <w:t>щает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приведенный перечень: стремление понять </w:t>
        </w:r>
        <w:proofErr w:type="gramStart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другого</w:t>
        </w:r>
        <w:proofErr w:type="gramEnd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умение видеть в другом человеке равного себе, уважитель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ное отношение к человеку.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милосердное отношение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ответственное отношение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гуманное отношение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критическое отношение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из приведённых высказываний иллюстрирует прин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цип гуманизма?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Природа — общий дом человечества.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Любовь к Родине — священное чувство.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Человек имеет право на свободу и самореализацию.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Религия помогает воспитанию милосердия.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 гуманизме общества нужно в первую очередь судить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 развитию экономики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 отношению к пожилым людям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 количеству школ и высших учебных заведений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 отношению к природе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Отношения можно назвать гуманными, если они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связаны с защитой окружающей среды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помогают в учёбе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направлены на создание материальных благ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противостоят унижению и неравенству людей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Гуманизм — не только слова, но и дела.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Гуманным называют человека, который хорошо разбирается в литературе и искусстве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Эгоизм — враг гуманизма.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Гуманны</w:t>
        </w:r>
        <w:proofErr w:type="gramStart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й-</w:t>
        </w:r>
        <w:proofErr w:type="gramEnd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значит связанный с природой.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слова из предложенного списка. Обратите внимание: слова в списке приведены в именительном падеже и единственном числе.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35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Современное</w:t>
        </w:r>
        <w:proofErr w:type="gramEnd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__________(1) создало условия для __________(2) жизни. Прогресс __________(3) изменил труд и быт людей. Но быть цивилизованным не значит автоматически быть __________(4). Отношение к __________(5) как к высшей ценности — вот основа гуманизма.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3E49A6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Слова для заполнения пропусков: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гуманный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комфортный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общество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техника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человек</w:t>
        </w:r>
      </w:ins>
    </w:p>
    <w:p w:rsidR="003E49A6" w:rsidRPr="003E49A6" w:rsidRDefault="003E49A6" w:rsidP="003E49A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8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9" w:author="Unknown">
        <w:r w:rsidRPr="003E49A6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термин, которому наиболее соответствует опреде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ление: «человеколюбие, уважение к человеку».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благо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гуманизм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любовь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милосердие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Гуманизм — это система воззрений, которая признает выс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шую ценность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бога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природы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человека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общества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 дополняет приведенный перечень. Отношение к человеку — великодушное, доброе, уважительное, __________.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рациональное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эгоистичное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принципиальное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гуманное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из приведённых высказываний иллюстрирует прин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цип гуманизма?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Любите книгу — источник знания.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Человек — мера всех вещей.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Трудолюбие — начало всех начал.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Чистота — залог здоровья.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 гуманизме общества нужно в первую очередь судить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 уровню развития промышленности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 отношению к природе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 борьбе с вредными привычками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по отношению к </w:t>
        </w:r>
        <w:proofErr w:type="gramStart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слабым</w:t>
        </w:r>
        <w:proofErr w:type="gramEnd"/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Гуманные </w:t>
        </w:r>
        <w:proofErr w:type="gramStart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отношения</w:t>
        </w:r>
        <w:proofErr w:type="gramEnd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прежде всего связаны с возможно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стью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проявить творческие способности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понять другого человека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доверить секрет приятелю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участвовать в спортивных соревнованиях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правильное высказывание. Запишите цифру, под </w:t>
        </w:r>
        <w:proofErr w:type="gramStart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которым</w:t>
        </w:r>
        <w:proofErr w:type="gramEnd"/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оно указано.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Гуманизм и эгоизм подразумевают одинаковое отноше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 к миру.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Помощь людям, которые находятся в почтенном возрас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те, — это 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проявление гуманизма.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Принцип гуманизма требует первостепенного развития техники.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Гуманными могут быть чувства, а не поступки.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3E49A6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слова из предложенного списка. Обратите внимание: слова в списке приведены в именительном падеже и единственном числе.</w:t>
        </w:r>
      </w:ins>
    </w:p>
    <w:p w:rsidR="003E49A6" w:rsidRPr="003E49A6" w:rsidRDefault="003E49A6" w:rsidP="003E49A6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__________(1) гуманизма — это определённые правила поведения. Представления о том, какие человеческие __________(2) достойны уважения, менялись исторически. Но во все времена люди разграничивали __________(3) и зло. Отношение к жизни человека как высшей __________(4), ответственность за свои дела, __________(5) о людях — качества, которые отличают гуманного человека.</w:t>
        </w:r>
      </w:ins>
    </w:p>
    <w:p w:rsidR="003E49A6" w:rsidRPr="003E49A6" w:rsidRDefault="003E49A6" w:rsidP="003E49A6">
      <w:pP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3E49A6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Слова для заполнения пропусков: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добро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забота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поступок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принцип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ценность</w:t>
        </w:r>
      </w:ins>
    </w:p>
    <w:p w:rsidR="003E49A6" w:rsidRPr="003E49A6" w:rsidRDefault="003E49A6" w:rsidP="003E49A6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3E49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Человек и человечность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E49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1-общество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2-комфортный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3-техника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4-гуманный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5-человек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E49A6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7-2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1-принцип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2-поступок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3-добро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4-ценность</w:t>
        </w:r>
        <w:r w:rsidRPr="003E49A6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5-забота</w:t>
        </w:r>
      </w:ins>
    </w:p>
    <w:p w:rsidR="00B35795" w:rsidRDefault="00B35795">
      <w:bookmarkStart w:id="78" w:name="_GoBack"/>
      <w:bookmarkEnd w:id="78"/>
    </w:p>
    <w:sectPr w:rsidR="00B3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59"/>
    <w:rsid w:val="003E49A6"/>
    <w:rsid w:val="00B35795"/>
    <w:rsid w:val="00C0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4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49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9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9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E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E49A6"/>
  </w:style>
  <w:style w:type="paragraph" w:styleId="a3">
    <w:name w:val="Normal (Web)"/>
    <w:basedOn w:val="a"/>
    <w:uiPriority w:val="99"/>
    <w:semiHidden/>
    <w:unhideWhenUsed/>
    <w:rsid w:val="003E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49A6"/>
    <w:rPr>
      <w:b/>
      <w:bCs/>
    </w:rPr>
  </w:style>
  <w:style w:type="character" w:styleId="a5">
    <w:name w:val="Emphasis"/>
    <w:basedOn w:val="a0"/>
    <w:uiPriority w:val="20"/>
    <w:qFormat/>
    <w:rsid w:val="003E49A6"/>
    <w:rPr>
      <w:i/>
      <w:iCs/>
    </w:rPr>
  </w:style>
  <w:style w:type="paragraph" w:customStyle="1" w:styleId="sertxt">
    <w:name w:val="sertxt"/>
    <w:basedOn w:val="a"/>
    <w:rsid w:val="003E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4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49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9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9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E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E49A6"/>
  </w:style>
  <w:style w:type="paragraph" w:styleId="a3">
    <w:name w:val="Normal (Web)"/>
    <w:basedOn w:val="a"/>
    <w:uiPriority w:val="99"/>
    <w:semiHidden/>
    <w:unhideWhenUsed/>
    <w:rsid w:val="003E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49A6"/>
    <w:rPr>
      <w:b/>
      <w:bCs/>
    </w:rPr>
  </w:style>
  <w:style w:type="character" w:styleId="a5">
    <w:name w:val="Emphasis"/>
    <w:basedOn w:val="a0"/>
    <w:uiPriority w:val="20"/>
    <w:qFormat/>
    <w:rsid w:val="003E49A6"/>
    <w:rPr>
      <w:i/>
      <w:iCs/>
    </w:rPr>
  </w:style>
  <w:style w:type="paragraph" w:customStyle="1" w:styleId="sertxt">
    <w:name w:val="sertxt"/>
    <w:basedOn w:val="a"/>
    <w:rsid w:val="003E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3782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9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2019-02-07T06:59:00Z</dcterms:created>
  <dcterms:modified xsi:type="dcterms:W3CDTF">2019-02-07T06:59:00Z</dcterms:modified>
</cp:coreProperties>
</file>